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94477" w14:textId="77777777" w:rsidR="00183F95" w:rsidRDefault="006E0607" w:rsidP="00A40369">
      <w:pPr>
        <w:pStyle w:val="Nzev"/>
        <w:jc w:val="both"/>
        <w:rPr>
          <w:rFonts w:ascii="Arial" w:hAnsi="Arial" w:cs="Arial"/>
          <w:spacing w:val="80"/>
          <w:sz w:val="32"/>
        </w:rPr>
      </w:pPr>
      <w:r>
        <w:rPr>
          <w:rFonts w:ascii="Arial" w:hAnsi="Arial" w:cs="Arial"/>
          <w:b w:val="0"/>
          <w:bCs w:val="0"/>
          <w:noProof/>
          <w:spacing w:val="80"/>
          <w:sz w:val="32"/>
          <w:lang w:eastAsia="zh-TW"/>
        </w:rPr>
        <w:drawing>
          <wp:anchor distT="0" distB="0" distL="114300" distR="114300" simplePos="0" relativeHeight="251657728" behindDoc="0" locked="0" layoutInCell="1" allowOverlap="1" wp14:anchorId="6B471B7C" wp14:editId="21F65245">
            <wp:simplePos x="0" y="0"/>
            <wp:positionH relativeFrom="column">
              <wp:posOffset>2352040</wp:posOffset>
            </wp:positionH>
            <wp:positionV relativeFrom="paragraph">
              <wp:posOffset>-1181100</wp:posOffset>
            </wp:positionV>
            <wp:extent cx="1082040" cy="1079500"/>
            <wp:effectExtent l="19050" t="0" r="3810" b="0"/>
            <wp:wrapNone/>
            <wp:docPr id="2" name="obrázek 2" descr="lidl-logo-150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idl-logo-150p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847A99" w14:textId="77777777" w:rsidR="003760BF" w:rsidRPr="002B6521" w:rsidRDefault="00BA5EDD" w:rsidP="00483449">
      <w:pPr>
        <w:pStyle w:val="Nzev"/>
        <w:rPr>
          <w:rFonts w:ascii="Arial" w:hAnsi="Arial" w:cs="Arial"/>
          <w:spacing w:val="80"/>
          <w:sz w:val="32"/>
          <w:szCs w:val="32"/>
        </w:rPr>
      </w:pPr>
      <w:r w:rsidRPr="002B6521">
        <w:rPr>
          <w:rFonts w:ascii="Arial" w:hAnsi="Arial" w:cs="Arial"/>
          <w:spacing w:val="80"/>
          <w:sz w:val="32"/>
          <w:szCs w:val="32"/>
        </w:rPr>
        <w:t>PLNÁ MOC</w:t>
      </w:r>
    </w:p>
    <w:p w14:paraId="426012AD" w14:textId="77777777" w:rsidR="003760BF" w:rsidRPr="00973206" w:rsidRDefault="006E74AC" w:rsidP="006E74AC">
      <w:pPr>
        <w:tabs>
          <w:tab w:val="left" w:pos="6600"/>
        </w:tabs>
        <w:rPr>
          <w:szCs w:val="22"/>
        </w:rPr>
      </w:pPr>
      <w:r>
        <w:rPr>
          <w:szCs w:val="22"/>
        </w:rPr>
        <w:tab/>
      </w:r>
    </w:p>
    <w:p w14:paraId="7AB9618B" w14:textId="77777777" w:rsidR="003760BF" w:rsidRPr="00973206" w:rsidRDefault="003760BF" w:rsidP="00A40369">
      <w:pPr>
        <w:jc w:val="both"/>
        <w:rPr>
          <w:szCs w:val="22"/>
        </w:rPr>
      </w:pPr>
    </w:p>
    <w:p w14:paraId="34E00483" w14:textId="77777777" w:rsidR="00934CC2" w:rsidRDefault="00BB4BAA" w:rsidP="00A40369">
      <w:pPr>
        <w:jc w:val="both"/>
        <w:rPr>
          <w:szCs w:val="22"/>
        </w:rPr>
      </w:pPr>
      <w:r w:rsidRPr="00D43E8C">
        <w:rPr>
          <w:szCs w:val="22"/>
        </w:rPr>
        <w:t xml:space="preserve">Společnost </w:t>
      </w:r>
      <w:r w:rsidRPr="00D43E8C">
        <w:rPr>
          <w:b/>
          <w:bCs/>
          <w:szCs w:val="22"/>
        </w:rPr>
        <w:t>Lidl Česká republika v.o.s.</w:t>
      </w:r>
      <w:r w:rsidRPr="00D43E8C">
        <w:rPr>
          <w:szCs w:val="22"/>
        </w:rPr>
        <w:t xml:space="preserve">, se sídlem Nárožní 1359/11, 158 00 Praha 5,  IČ: 261 78 541, zapsaná v obchodním rejstříku vedeném Městským soudem v Praze, oddíl A, vložka 42824, </w:t>
      </w:r>
      <w:r w:rsidR="00673EF7" w:rsidRPr="00D43E8C">
        <w:rPr>
          <w:szCs w:val="22"/>
        </w:rPr>
        <w:t>zastoupena</w:t>
      </w:r>
      <w:r w:rsidRPr="00D43E8C">
        <w:rPr>
          <w:szCs w:val="22"/>
        </w:rPr>
        <w:t xml:space="preserve"> </w:t>
      </w:r>
      <w:r w:rsidR="00DC6096" w:rsidRPr="00D43E8C">
        <w:rPr>
          <w:szCs w:val="22"/>
        </w:rPr>
        <w:t>statutárním orgánem</w:t>
      </w:r>
      <w:r w:rsidRPr="00D43E8C">
        <w:rPr>
          <w:szCs w:val="22"/>
        </w:rPr>
        <w:t xml:space="preserve"> Lidl Holding s.r.o., se sídlem Nárožní 1359/11, 158</w:t>
      </w:r>
      <w:r w:rsidR="00E040AE" w:rsidRPr="00D43E8C">
        <w:rPr>
          <w:szCs w:val="22"/>
        </w:rPr>
        <w:t xml:space="preserve"> </w:t>
      </w:r>
      <w:r w:rsidRPr="00D43E8C">
        <w:rPr>
          <w:szCs w:val="22"/>
        </w:rPr>
        <w:t>00 Praha 5,</w:t>
      </w:r>
      <w:r w:rsidR="00D56A55">
        <w:rPr>
          <w:szCs w:val="22"/>
        </w:rPr>
        <w:t xml:space="preserve"> </w:t>
      </w:r>
      <w:r w:rsidRPr="00D43E8C">
        <w:rPr>
          <w:szCs w:val="22"/>
        </w:rPr>
        <w:t>IČ: 261 35 094, zapsan</w:t>
      </w:r>
      <w:r w:rsidR="00673EF7" w:rsidRPr="00D43E8C">
        <w:rPr>
          <w:szCs w:val="22"/>
        </w:rPr>
        <w:t>ý</w:t>
      </w:r>
      <w:r w:rsidR="00D56A55">
        <w:rPr>
          <w:szCs w:val="22"/>
        </w:rPr>
        <w:t>m</w:t>
      </w:r>
      <w:r w:rsidRPr="00D43E8C">
        <w:rPr>
          <w:szCs w:val="22"/>
        </w:rPr>
        <w:t xml:space="preserve"> v obchodním rejstříku vedeném Městským soudem v Praze, oddíl C, vložka 73294, </w:t>
      </w:r>
      <w:r w:rsidR="00673EF7" w:rsidRPr="00D43E8C">
        <w:rPr>
          <w:szCs w:val="22"/>
        </w:rPr>
        <w:t>který je zastoupen</w:t>
      </w:r>
      <w:r w:rsidR="00A079C0" w:rsidRPr="00D43E8C">
        <w:rPr>
          <w:szCs w:val="22"/>
        </w:rPr>
        <w:t xml:space="preserve"> jednatel</w:t>
      </w:r>
      <w:r w:rsidR="0021662D" w:rsidRPr="00D43E8C">
        <w:rPr>
          <w:szCs w:val="22"/>
        </w:rPr>
        <w:t>i</w:t>
      </w:r>
      <w:r w:rsidR="00CF41D2" w:rsidRPr="00D43E8C">
        <w:rPr>
          <w:szCs w:val="22"/>
        </w:rPr>
        <w:t xml:space="preserve"> </w:t>
      </w:r>
      <w:r w:rsidR="00D40ABA" w:rsidRPr="00D43E8C">
        <w:rPr>
          <w:szCs w:val="22"/>
        </w:rPr>
        <w:t xml:space="preserve">panem </w:t>
      </w:r>
      <w:r w:rsidR="00174AC9" w:rsidRPr="00D43E8C">
        <w:rPr>
          <w:szCs w:val="22"/>
        </w:rPr>
        <w:t xml:space="preserve">Martinem Molnárem </w:t>
      </w:r>
      <w:r w:rsidR="002B6521">
        <w:rPr>
          <w:szCs w:val="22"/>
        </w:rPr>
        <w:t xml:space="preserve">a panem </w:t>
      </w:r>
      <w:r w:rsidR="006E613B">
        <w:rPr>
          <w:szCs w:val="22"/>
        </w:rPr>
        <w:t>Pavlem Stratilem</w:t>
      </w:r>
      <w:r w:rsidR="002B6521">
        <w:rPr>
          <w:szCs w:val="22"/>
        </w:rPr>
        <w:t xml:space="preserve"> </w:t>
      </w:r>
      <w:r w:rsidRPr="00D43E8C">
        <w:rPr>
          <w:szCs w:val="22"/>
        </w:rPr>
        <w:t>(dále jen „</w:t>
      </w:r>
      <w:r w:rsidR="003972E8" w:rsidRPr="00BE7871">
        <w:rPr>
          <w:b/>
          <w:szCs w:val="22"/>
        </w:rPr>
        <w:t>Společnost</w:t>
      </w:r>
      <w:r w:rsidRPr="00D43E8C">
        <w:rPr>
          <w:szCs w:val="22"/>
        </w:rPr>
        <w:t xml:space="preserve">“), tímto </w:t>
      </w:r>
      <w:r w:rsidR="00A079C0" w:rsidRPr="00D43E8C">
        <w:rPr>
          <w:szCs w:val="22"/>
        </w:rPr>
        <w:t>zplnomocňuje</w:t>
      </w:r>
      <w:r w:rsidR="006E613B">
        <w:rPr>
          <w:szCs w:val="22"/>
        </w:rPr>
        <w:t xml:space="preserve"> spol</w:t>
      </w:r>
      <w:r w:rsidR="00D56A55">
        <w:rPr>
          <w:szCs w:val="22"/>
        </w:rPr>
        <w:t>ečnost</w:t>
      </w:r>
    </w:p>
    <w:p w14:paraId="1119E88A" w14:textId="41A9DB81" w:rsidR="00934CC2" w:rsidRPr="00934CC2" w:rsidRDefault="007F06EA" w:rsidP="00020C7A">
      <w:pPr>
        <w:jc w:val="center"/>
        <w:rPr>
          <w:b/>
          <w:szCs w:val="22"/>
        </w:rPr>
      </w:pPr>
      <w:r>
        <w:rPr>
          <w:b/>
          <w:szCs w:val="22"/>
        </w:rPr>
        <w:t>[</w:t>
      </w:r>
      <w:r w:rsidRPr="007E0CE3">
        <w:rPr>
          <w:b/>
          <w:szCs w:val="22"/>
          <w:highlight w:val="yellow"/>
        </w:rPr>
        <w:t>název společnosti</w:t>
      </w:r>
      <w:r>
        <w:rPr>
          <w:b/>
          <w:szCs w:val="22"/>
        </w:rPr>
        <w:t>]</w:t>
      </w:r>
    </w:p>
    <w:p w14:paraId="29FAAC88" w14:textId="71662FA9" w:rsidR="00741CFE" w:rsidRPr="00D43E8C" w:rsidRDefault="00D56A55" w:rsidP="00020C7A">
      <w:pPr>
        <w:jc w:val="center"/>
        <w:rPr>
          <w:szCs w:val="22"/>
          <w:highlight w:val="lightGray"/>
        </w:rPr>
      </w:pPr>
      <w:r>
        <w:rPr>
          <w:szCs w:val="22"/>
        </w:rPr>
        <w:t xml:space="preserve">se sídlem </w:t>
      </w:r>
      <w:r w:rsidR="007F06EA">
        <w:rPr>
          <w:szCs w:val="22"/>
        </w:rPr>
        <w:t>[</w:t>
      </w:r>
      <w:r w:rsidR="007F06EA" w:rsidRPr="007E0CE3">
        <w:rPr>
          <w:szCs w:val="22"/>
          <w:highlight w:val="yellow"/>
        </w:rPr>
        <w:t>…</w:t>
      </w:r>
      <w:r w:rsidR="007F06EA">
        <w:rPr>
          <w:szCs w:val="22"/>
        </w:rPr>
        <w:t>]</w:t>
      </w:r>
      <w:r>
        <w:rPr>
          <w:szCs w:val="22"/>
        </w:rPr>
        <w:t>,</w:t>
      </w:r>
      <w:r w:rsidR="00A00E69">
        <w:rPr>
          <w:szCs w:val="22"/>
        </w:rPr>
        <w:t xml:space="preserve"> </w:t>
      </w:r>
      <w:proofErr w:type="gramStart"/>
      <w:r w:rsidR="00934CC2" w:rsidRPr="00934CC2">
        <w:rPr>
          <w:szCs w:val="22"/>
        </w:rPr>
        <w:t>IČO :</w:t>
      </w:r>
      <w:proofErr w:type="gramEnd"/>
      <w:r w:rsidR="00934CC2" w:rsidRPr="00934CC2">
        <w:rPr>
          <w:szCs w:val="22"/>
        </w:rPr>
        <w:t xml:space="preserve"> </w:t>
      </w:r>
      <w:r w:rsidR="007F06EA">
        <w:rPr>
          <w:szCs w:val="22"/>
        </w:rPr>
        <w:t>[</w:t>
      </w:r>
      <w:r w:rsidR="007F06EA" w:rsidRPr="00D504F2">
        <w:rPr>
          <w:szCs w:val="22"/>
          <w:highlight w:val="yellow"/>
        </w:rPr>
        <w:t>…</w:t>
      </w:r>
      <w:r w:rsidR="007F06EA">
        <w:rPr>
          <w:szCs w:val="22"/>
        </w:rPr>
        <w:t>]</w:t>
      </w:r>
      <w:r>
        <w:rPr>
          <w:szCs w:val="22"/>
        </w:rPr>
        <w:t>,</w:t>
      </w:r>
      <w:r w:rsidR="00A00E69">
        <w:rPr>
          <w:szCs w:val="22"/>
        </w:rPr>
        <w:t xml:space="preserve"> </w:t>
      </w:r>
      <w:r>
        <w:rPr>
          <w:szCs w:val="22"/>
          <w:lang w:eastAsia="zh-TW"/>
        </w:rPr>
        <w:t>zapsanou v obchodním rejstříku v</w:t>
      </w:r>
      <w:r w:rsidR="00934CC2" w:rsidRPr="00934CC2">
        <w:rPr>
          <w:szCs w:val="22"/>
          <w:lang w:eastAsia="zh-TW"/>
        </w:rPr>
        <w:t>edené</w:t>
      </w:r>
      <w:r>
        <w:rPr>
          <w:szCs w:val="22"/>
          <w:lang w:eastAsia="zh-TW"/>
        </w:rPr>
        <w:t>m</w:t>
      </w:r>
      <w:r w:rsidR="00934CC2" w:rsidRPr="00934CC2">
        <w:rPr>
          <w:szCs w:val="22"/>
          <w:lang w:eastAsia="zh-TW"/>
        </w:rPr>
        <w:t xml:space="preserve"> u </w:t>
      </w:r>
      <w:r w:rsidR="007F06EA">
        <w:rPr>
          <w:szCs w:val="22"/>
        </w:rPr>
        <w:t>[</w:t>
      </w:r>
      <w:r w:rsidR="007F06EA" w:rsidRPr="00D504F2">
        <w:rPr>
          <w:szCs w:val="22"/>
          <w:highlight w:val="yellow"/>
        </w:rPr>
        <w:t>…</w:t>
      </w:r>
      <w:r w:rsidR="007F06EA">
        <w:rPr>
          <w:szCs w:val="22"/>
        </w:rPr>
        <w:t>]</w:t>
      </w:r>
      <w:r w:rsidR="00EE7E05">
        <w:rPr>
          <w:szCs w:val="22"/>
          <w:lang w:eastAsia="zh-TW"/>
        </w:rPr>
        <w:t xml:space="preserve"> soudu v</w:t>
      </w:r>
      <w:r w:rsidR="00436676">
        <w:rPr>
          <w:szCs w:val="22"/>
          <w:lang w:eastAsia="zh-TW"/>
        </w:rPr>
        <w:t> </w:t>
      </w:r>
      <w:r w:rsidR="007F06EA">
        <w:rPr>
          <w:szCs w:val="22"/>
        </w:rPr>
        <w:t>[</w:t>
      </w:r>
      <w:r w:rsidR="007F06EA" w:rsidRPr="00D504F2">
        <w:rPr>
          <w:szCs w:val="22"/>
          <w:highlight w:val="yellow"/>
        </w:rPr>
        <w:t>…</w:t>
      </w:r>
      <w:r w:rsidR="007F06EA">
        <w:rPr>
          <w:szCs w:val="22"/>
        </w:rPr>
        <w:t>]</w:t>
      </w:r>
      <w:r w:rsidR="00EE7E05">
        <w:rPr>
          <w:szCs w:val="22"/>
          <w:lang w:eastAsia="zh-TW"/>
        </w:rPr>
        <w:t xml:space="preserve">, oddíl </w:t>
      </w:r>
      <w:r w:rsidR="007F06EA">
        <w:rPr>
          <w:szCs w:val="22"/>
        </w:rPr>
        <w:t>[</w:t>
      </w:r>
      <w:r w:rsidR="007F06EA" w:rsidRPr="00D504F2">
        <w:rPr>
          <w:szCs w:val="22"/>
          <w:highlight w:val="yellow"/>
        </w:rPr>
        <w:t>…</w:t>
      </w:r>
      <w:r w:rsidR="007F06EA">
        <w:rPr>
          <w:szCs w:val="22"/>
        </w:rPr>
        <w:t>]</w:t>
      </w:r>
      <w:r>
        <w:rPr>
          <w:szCs w:val="22"/>
          <w:lang w:eastAsia="zh-TW"/>
        </w:rPr>
        <w:t>,</w:t>
      </w:r>
      <w:r w:rsidR="00934CC2" w:rsidRPr="00934CC2">
        <w:rPr>
          <w:szCs w:val="22"/>
          <w:lang w:eastAsia="zh-TW"/>
        </w:rPr>
        <w:t xml:space="preserve"> vložka </w:t>
      </w:r>
      <w:r w:rsidR="007F06EA">
        <w:rPr>
          <w:szCs w:val="22"/>
        </w:rPr>
        <w:t>[</w:t>
      </w:r>
      <w:r w:rsidR="007F06EA" w:rsidRPr="00D504F2">
        <w:rPr>
          <w:szCs w:val="22"/>
          <w:highlight w:val="yellow"/>
        </w:rPr>
        <w:t>…</w:t>
      </w:r>
      <w:r w:rsidR="007F06EA">
        <w:rPr>
          <w:szCs w:val="22"/>
        </w:rPr>
        <w:t>]</w:t>
      </w:r>
    </w:p>
    <w:p w14:paraId="10B9B24E" w14:textId="77777777" w:rsidR="00273FCE" w:rsidRPr="00D43E8C" w:rsidRDefault="00273FCE" w:rsidP="00020C7A">
      <w:pPr>
        <w:pStyle w:val="BBSnormal"/>
        <w:jc w:val="center"/>
        <w:rPr>
          <w:snapToGrid w:val="0"/>
          <w:szCs w:val="22"/>
        </w:rPr>
      </w:pPr>
      <w:r w:rsidRPr="00D43E8C">
        <w:rPr>
          <w:snapToGrid w:val="0"/>
          <w:szCs w:val="22"/>
        </w:rPr>
        <w:t>(dále jen „</w:t>
      </w:r>
      <w:r w:rsidR="00140641" w:rsidRPr="00BE7871">
        <w:rPr>
          <w:b/>
          <w:snapToGrid w:val="0"/>
          <w:szCs w:val="22"/>
        </w:rPr>
        <w:t>Z</w:t>
      </w:r>
      <w:r w:rsidRPr="00BE7871">
        <w:rPr>
          <w:b/>
          <w:snapToGrid w:val="0"/>
          <w:szCs w:val="22"/>
        </w:rPr>
        <w:t>mocněnec</w:t>
      </w:r>
      <w:r w:rsidR="002B6521">
        <w:rPr>
          <w:snapToGrid w:val="0"/>
          <w:szCs w:val="22"/>
        </w:rPr>
        <w:t>“)</w:t>
      </w:r>
    </w:p>
    <w:p w14:paraId="3EFA0618" w14:textId="77777777" w:rsidR="003B42AC" w:rsidRPr="00D43E8C" w:rsidRDefault="00273FCE" w:rsidP="00A40369">
      <w:pPr>
        <w:spacing w:line="276" w:lineRule="auto"/>
        <w:jc w:val="both"/>
        <w:rPr>
          <w:szCs w:val="22"/>
        </w:rPr>
      </w:pPr>
      <w:r w:rsidRPr="00D43E8C">
        <w:rPr>
          <w:szCs w:val="22"/>
        </w:rPr>
        <w:t xml:space="preserve"> </w:t>
      </w:r>
    </w:p>
    <w:p w14:paraId="56AC35AB" w14:textId="15373347" w:rsidR="00422BC0" w:rsidRDefault="00287BD9" w:rsidP="00A40369">
      <w:pPr>
        <w:jc w:val="both"/>
        <w:rPr>
          <w:szCs w:val="22"/>
        </w:rPr>
      </w:pPr>
      <w:r w:rsidRPr="00D43E8C">
        <w:rPr>
          <w:szCs w:val="22"/>
        </w:rPr>
        <w:t xml:space="preserve">k zastupování Společnosti </w:t>
      </w:r>
      <w:r w:rsidR="00D56A55">
        <w:rPr>
          <w:szCs w:val="22"/>
        </w:rPr>
        <w:t xml:space="preserve">vůči třetím osobám a úřadům </w:t>
      </w:r>
      <w:r w:rsidRPr="00D43E8C">
        <w:rPr>
          <w:szCs w:val="22"/>
        </w:rPr>
        <w:t xml:space="preserve">ve všech věcech souvisejících </w:t>
      </w:r>
      <w:r w:rsidR="009965CB">
        <w:rPr>
          <w:szCs w:val="22"/>
        </w:rPr>
        <w:t>se S</w:t>
      </w:r>
      <w:r>
        <w:rPr>
          <w:szCs w:val="22"/>
        </w:rPr>
        <w:t xml:space="preserve">mlouvou </w:t>
      </w:r>
      <w:r w:rsidR="009965CB">
        <w:rPr>
          <w:szCs w:val="22"/>
        </w:rPr>
        <w:t xml:space="preserve">o dílo – </w:t>
      </w:r>
      <w:r w:rsidR="00002A13">
        <w:rPr>
          <w:szCs w:val="22"/>
        </w:rPr>
        <w:t>Pořízení fotovoltaického systému bez akumulace pro vlastní spotřebu pro</w:t>
      </w:r>
      <w:r w:rsidR="007F06EA">
        <w:rPr>
          <w:szCs w:val="22"/>
        </w:rPr>
        <w:t xml:space="preserve"> Logistické centrum Buštěhrad </w:t>
      </w:r>
      <w:r w:rsidR="00D56A55">
        <w:rPr>
          <w:szCs w:val="22"/>
        </w:rPr>
        <w:t xml:space="preserve">uzavřenou mezi Společností a Zmocněncem </w:t>
      </w:r>
      <w:r w:rsidRPr="00D43E8C">
        <w:rPr>
          <w:szCs w:val="22"/>
        </w:rPr>
        <w:t>(dále jen „</w:t>
      </w:r>
      <w:r w:rsidRPr="00D43E8C">
        <w:rPr>
          <w:b/>
          <w:szCs w:val="22"/>
        </w:rPr>
        <w:t>Smlouva</w:t>
      </w:r>
      <w:r w:rsidRPr="00D43E8C">
        <w:rPr>
          <w:szCs w:val="22"/>
        </w:rPr>
        <w:t>“), zejména pak k</w:t>
      </w:r>
      <w:r w:rsidR="009965CB">
        <w:rPr>
          <w:szCs w:val="22"/>
        </w:rPr>
        <w:t>:</w:t>
      </w:r>
    </w:p>
    <w:p w14:paraId="2793D70F" w14:textId="77777777" w:rsidR="00287BD9" w:rsidRDefault="00287BD9" w:rsidP="00A40369">
      <w:pPr>
        <w:jc w:val="both"/>
        <w:rPr>
          <w:szCs w:val="22"/>
        </w:rPr>
      </w:pPr>
      <w:r w:rsidRPr="00D43E8C">
        <w:rPr>
          <w:szCs w:val="22"/>
        </w:rPr>
        <w:t> </w:t>
      </w:r>
    </w:p>
    <w:p w14:paraId="6DAE308A" w14:textId="77777777" w:rsidR="00287BD9" w:rsidRPr="00567EC6" w:rsidRDefault="00287BD9" w:rsidP="00A40369">
      <w:pPr>
        <w:numPr>
          <w:ilvl w:val="0"/>
          <w:numId w:val="5"/>
        </w:numPr>
        <w:tabs>
          <w:tab w:val="left" w:pos="142"/>
          <w:tab w:val="left" w:pos="284"/>
        </w:tabs>
        <w:jc w:val="both"/>
        <w:rPr>
          <w:szCs w:val="22"/>
        </w:rPr>
      </w:pPr>
      <w:r w:rsidRPr="00567EC6">
        <w:rPr>
          <w:szCs w:val="22"/>
        </w:rPr>
        <w:t>vedení nutných porad za účelem splnění předmětu Smlouvy,</w:t>
      </w:r>
    </w:p>
    <w:p w14:paraId="4E891305" w14:textId="77777777" w:rsidR="00F74289" w:rsidRDefault="00287BD9" w:rsidP="00403A6D">
      <w:pPr>
        <w:numPr>
          <w:ilvl w:val="0"/>
          <w:numId w:val="5"/>
        </w:numPr>
        <w:tabs>
          <w:tab w:val="left" w:pos="142"/>
          <w:tab w:val="left" w:pos="284"/>
        </w:tabs>
        <w:jc w:val="both"/>
        <w:rPr>
          <w:szCs w:val="22"/>
        </w:rPr>
      </w:pPr>
      <w:r w:rsidRPr="00F74289">
        <w:rPr>
          <w:szCs w:val="22"/>
        </w:rPr>
        <w:t>jednání s příslušnými státními orgány, obcemi i sousedy,</w:t>
      </w:r>
      <w:r w:rsidR="00F74289" w:rsidRPr="00F74289">
        <w:rPr>
          <w:szCs w:val="22"/>
        </w:rPr>
        <w:t xml:space="preserve"> </w:t>
      </w:r>
    </w:p>
    <w:p w14:paraId="7BAB8E70" w14:textId="77777777" w:rsidR="008C6044" w:rsidRPr="00F74289" w:rsidRDefault="00287BD9" w:rsidP="00403A6D">
      <w:pPr>
        <w:numPr>
          <w:ilvl w:val="0"/>
          <w:numId w:val="5"/>
        </w:numPr>
        <w:tabs>
          <w:tab w:val="left" w:pos="142"/>
          <w:tab w:val="left" w:pos="284"/>
        </w:tabs>
        <w:jc w:val="both"/>
        <w:rPr>
          <w:szCs w:val="22"/>
        </w:rPr>
      </w:pPr>
      <w:r w:rsidRPr="00F74289">
        <w:rPr>
          <w:szCs w:val="22"/>
        </w:rPr>
        <w:t xml:space="preserve">vyřizování záležitostí týkajících se </w:t>
      </w:r>
      <w:r w:rsidR="00F74289">
        <w:rPr>
          <w:szCs w:val="22"/>
        </w:rPr>
        <w:t xml:space="preserve">zahájení a vedení územního, stavebního nebo ekvivalentního řízení a </w:t>
      </w:r>
      <w:r w:rsidRPr="00F74289">
        <w:rPr>
          <w:szCs w:val="22"/>
        </w:rPr>
        <w:t>všech ostatních řízení</w:t>
      </w:r>
      <w:r w:rsidR="00E53173">
        <w:rPr>
          <w:szCs w:val="22"/>
        </w:rPr>
        <w:t xml:space="preserve"> související s předmětem Smlouvy</w:t>
      </w:r>
      <w:r w:rsidR="002F562A" w:rsidRPr="00F74289">
        <w:rPr>
          <w:szCs w:val="22"/>
        </w:rPr>
        <w:t>,</w:t>
      </w:r>
    </w:p>
    <w:p w14:paraId="7F8466E7" w14:textId="77777777" w:rsidR="003B02C0" w:rsidRDefault="002F562A" w:rsidP="00A40369">
      <w:pPr>
        <w:numPr>
          <w:ilvl w:val="0"/>
          <w:numId w:val="5"/>
        </w:numPr>
        <w:tabs>
          <w:tab w:val="left" w:pos="142"/>
          <w:tab w:val="left" w:pos="284"/>
        </w:tabs>
        <w:jc w:val="both"/>
        <w:rPr>
          <w:szCs w:val="22"/>
        </w:rPr>
      </w:pPr>
      <w:r>
        <w:rPr>
          <w:szCs w:val="22"/>
        </w:rPr>
        <w:t xml:space="preserve">přijímání písemností k účelu </w:t>
      </w:r>
      <w:r w:rsidR="00F74289">
        <w:rPr>
          <w:szCs w:val="22"/>
        </w:rPr>
        <w:t>výše uvedenému,</w:t>
      </w:r>
    </w:p>
    <w:p w14:paraId="156CB4D1" w14:textId="77777777" w:rsidR="00F74289" w:rsidRDefault="00F74289" w:rsidP="00A40369">
      <w:pPr>
        <w:numPr>
          <w:ilvl w:val="0"/>
          <w:numId w:val="5"/>
        </w:numPr>
        <w:tabs>
          <w:tab w:val="left" w:pos="142"/>
          <w:tab w:val="left" w:pos="284"/>
        </w:tabs>
        <w:jc w:val="both"/>
        <w:rPr>
          <w:szCs w:val="22"/>
        </w:rPr>
      </w:pPr>
      <w:r>
        <w:rPr>
          <w:szCs w:val="22"/>
        </w:rPr>
        <w:t>provádění všech nezbytných souvisejících právních jednání a procesních úkonů.</w:t>
      </w:r>
    </w:p>
    <w:p w14:paraId="06616403" w14:textId="77777777" w:rsidR="009965CB" w:rsidRPr="009965CB" w:rsidRDefault="009965CB" w:rsidP="00A40369">
      <w:pPr>
        <w:tabs>
          <w:tab w:val="left" w:pos="142"/>
          <w:tab w:val="left" w:pos="284"/>
        </w:tabs>
        <w:ind w:left="720"/>
        <w:jc w:val="both"/>
        <w:rPr>
          <w:szCs w:val="22"/>
        </w:rPr>
      </w:pPr>
    </w:p>
    <w:p w14:paraId="61466F66" w14:textId="77777777" w:rsidR="009B12E6" w:rsidRDefault="009B12E6" w:rsidP="00A40369">
      <w:pPr>
        <w:jc w:val="both"/>
        <w:rPr>
          <w:szCs w:val="22"/>
        </w:rPr>
      </w:pPr>
      <w:r>
        <w:rPr>
          <w:szCs w:val="22"/>
        </w:rPr>
        <w:t>Zmocněnec není oprávněn za Společnost zřizova</w:t>
      </w:r>
      <w:r w:rsidR="002F562A">
        <w:rPr>
          <w:szCs w:val="22"/>
        </w:rPr>
        <w:t>t ani přebírat finanční závazky bez předchozího písemného souhlasu Společnosti.</w:t>
      </w:r>
    </w:p>
    <w:p w14:paraId="662C919D" w14:textId="77777777" w:rsidR="004773F1" w:rsidRDefault="004773F1" w:rsidP="00A40369">
      <w:pPr>
        <w:jc w:val="both"/>
        <w:rPr>
          <w:szCs w:val="22"/>
        </w:rPr>
      </w:pPr>
    </w:p>
    <w:p w14:paraId="56DB3403" w14:textId="77777777" w:rsidR="0037344D" w:rsidRDefault="004773F1" w:rsidP="00A40369">
      <w:pPr>
        <w:jc w:val="both"/>
        <w:rPr>
          <w:szCs w:val="22"/>
        </w:rPr>
      </w:pPr>
      <w:r>
        <w:rPr>
          <w:szCs w:val="22"/>
        </w:rPr>
        <w:t>Zmocněnec není oprávněn</w:t>
      </w:r>
      <w:r w:rsidR="00002A13">
        <w:rPr>
          <w:szCs w:val="22"/>
        </w:rPr>
        <w:t xml:space="preserve"> za Společnost </w:t>
      </w:r>
      <w:r w:rsidR="003B02C0">
        <w:rPr>
          <w:szCs w:val="22"/>
        </w:rPr>
        <w:t>zatěžovat ani zcizovat nemovit</w:t>
      </w:r>
      <w:r w:rsidR="0037344D">
        <w:rPr>
          <w:szCs w:val="22"/>
        </w:rPr>
        <w:t>osti ve vlastnictví Společnosti.</w:t>
      </w:r>
    </w:p>
    <w:p w14:paraId="32673A39" w14:textId="77777777" w:rsidR="0037344D" w:rsidRDefault="0037344D" w:rsidP="00A40369">
      <w:pPr>
        <w:jc w:val="both"/>
        <w:rPr>
          <w:szCs w:val="22"/>
        </w:rPr>
      </w:pPr>
    </w:p>
    <w:p w14:paraId="3D315C19" w14:textId="77777777" w:rsidR="0066333D" w:rsidRPr="009965CB" w:rsidRDefault="0066333D" w:rsidP="00A40369">
      <w:pPr>
        <w:jc w:val="both"/>
        <w:rPr>
          <w:szCs w:val="22"/>
        </w:rPr>
      </w:pPr>
      <w:r w:rsidRPr="009965CB">
        <w:rPr>
          <w:szCs w:val="22"/>
        </w:rPr>
        <w:t xml:space="preserve">Zmocněnec je oprávněn udělit substituční plnou moc třetí osobě, aby místo něj jednala za </w:t>
      </w:r>
      <w:r w:rsidR="00D56A55">
        <w:rPr>
          <w:szCs w:val="22"/>
        </w:rPr>
        <w:t>Společnost</w:t>
      </w:r>
      <w:r w:rsidRPr="009965CB">
        <w:rPr>
          <w:szCs w:val="22"/>
        </w:rPr>
        <w:t>.</w:t>
      </w:r>
    </w:p>
    <w:p w14:paraId="29A6F82F" w14:textId="77777777" w:rsidR="0066333D" w:rsidRPr="002B6AAF" w:rsidRDefault="0066333D" w:rsidP="00A40369">
      <w:pPr>
        <w:tabs>
          <w:tab w:val="left" w:pos="142"/>
          <w:tab w:val="left" w:pos="284"/>
        </w:tabs>
        <w:jc w:val="both"/>
        <w:rPr>
          <w:szCs w:val="22"/>
        </w:rPr>
      </w:pPr>
    </w:p>
    <w:p w14:paraId="058BF965" w14:textId="01B6E88A" w:rsidR="001F5CE0" w:rsidRDefault="001F5CE0" w:rsidP="00A40369">
      <w:pPr>
        <w:autoSpaceDE w:val="0"/>
        <w:autoSpaceDN w:val="0"/>
        <w:adjustRightInd w:val="0"/>
        <w:jc w:val="both"/>
        <w:rPr>
          <w:szCs w:val="22"/>
        </w:rPr>
      </w:pPr>
      <w:r w:rsidRPr="00973206">
        <w:rPr>
          <w:color w:val="000000"/>
          <w:szCs w:val="22"/>
        </w:rPr>
        <w:t xml:space="preserve">Tato plná moc zaniká dne </w:t>
      </w:r>
      <w:r w:rsidR="007F06EA">
        <w:rPr>
          <w:szCs w:val="22"/>
        </w:rPr>
        <w:t>[</w:t>
      </w:r>
      <w:r w:rsidR="007F06EA" w:rsidRPr="00D504F2">
        <w:rPr>
          <w:szCs w:val="22"/>
          <w:highlight w:val="yellow"/>
        </w:rPr>
        <w:t>…</w:t>
      </w:r>
      <w:r w:rsidR="007F06EA">
        <w:rPr>
          <w:szCs w:val="22"/>
        </w:rPr>
        <w:t>]</w:t>
      </w:r>
      <w:r w:rsidR="00D56A55">
        <w:rPr>
          <w:szCs w:val="22"/>
        </w:rPr>
        <w:t>.</w:t>
      </w:r>
    </w:p>
    <w:p w14:paraId="65EB54C2" w14:textId="77777777" w:rsidR="00A40369" w:rsidRDefault="00A40369" w:rsidP="00A40369">
      <w:pPr>
        <w:autoSpaceDE w:val="0"/>
        <w:autoSpaceDN w:val="0"/>
        <w:adjustRightInd w:val="0"/>
        <w:jc w:val="both"/>
        <w:rPr>
          <w:szCs w:val="22"/>
        </w:rPr>
      </w:pPr>
    </w:p>
    <w:p w14:paraId="101F71BE" w14:textId="77777777" w:rsidR="00934CC2" w:rsidRDefault="00934CC2" w:rsidP="00A40369">
      <w:pPr>
        <w:autoSpaceDE w:val="0"/>
        <w:autoSpaceDN w:val="0"/>
        <w:adjustRightInd w:val="0"/>
        <w:jc w:val="both"/>
        <w:rPr>
          <w:szCs w:val="22"/>
        </w:rPr>
      </w:pPr>
    </w:p>
    <w:p w14:paraId="215B42A5" w14:textId="77777777" w:rsidR="00483449" w:rsidRDefault="00483449" w:rsidP="00A40369">
      <w:pPr>
        <w:autoSpaceDE w:val="0"/>
        <w:autoSpaceDN w:val="0"/>
        <w:adjustRightInd w:val="0"/>
        <w:jc w:val="both"/>
        <w:rPr>
          <w:szCs w:val="22"/>
        </w:rPr>
      </w:pPr>
    </w:p>
    <w:p w14:paraId="45186565" w14:textId="77777777" w:rsidR="00483449" w:rsidRDefault="00483449" w:rsidP="00A40369">
      <w:pPr>
        <w:autoSpaceDE w:val="0"/>
        <w:autoSpaceDN w:val="0"/>
        <w:adjustRightInd w:val="0"/>
        <w:jc w:val="both"/>
        <w:rPr>
          <w:szCs w:val="22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9288"/>
      </w:tblGrid>
      <w:tr w:rsidR="001F5CE0" w:rsidRPr="00973206" w14:paraId="1F86BFC9" w14:textId="77777777" w:rsidTr="007049FE">
        <w:trPr>
          <w:trHeight w:val="2448"/>
        </w:trPr>
        <w:tc>
          <w:tcPr>
            <w:tcW w:w="9288" w:type="dxa"/>
          </w:tcPr>
          <w:p w14:paraId="53F6A909" w14:textId="29CEAF49" w:rsidR="001F5CE0" w:rsidRPr="00422BC0" w:rsidRDefault="00D56A55" w:rsidP="00A40369">
            <w:pPr>
              <w:jc w:val="both"/>
            </w:pPr>
            <w:r>
              <w:lastRenderedPageBreak/>
              <w:t>V</w:t>
            </w:r>
            <w:r w:rsidR="001F5CE0">
              <w:t> </w:t>
            </w:r>
            <w:r w:rsidR="001F5CE0" w:rsidRPr="00667615">
              <w:t>Praze</w:t>
            </w:r>
            <w:r w:rsidR="001F5CE0">
              <w:t>, dne</w:t>
            </w:r>
            <w:r w:rsidR="001F5CE0" w:rsidRPr="00667615">
              <w:t xml:space="preserve"> </w:t>
            </w:r>
            <w:ins w:id="0" w:author="Schoenherr Rechtsanwaelte" w:date="2022-01-02T13:30:00Z">
              <w:r w:rsidR="007F06EA">
                <w:rPr>
                  <w:szCs w:val="22"/>
                </w:rPr>
                <w:t>[</w:t>
              </w:r>
              <w:r w:rsidR="007F06EA" w:rsidRPr="00D504F2">
                <w:rPr>
                  <w:szCs w:val="22"/>
                  <w:highlight w:val="yellow"/>
                </w:rPr>
                <w:t>…</w:t>
              </w:r>
              <w:r w:rsidR="007F06EA">
                <w:rPr>
                  <w:szCs w:val="22"/>
                </w:rPr>
                <w:t>]</w:t>
              </w:r>
            </w:ins>
            <w:del w:id="1" w:author="Schoenherr Rechtsanwaelte" w:date="2022-01-02T13:30:00Z">
              <w:r w:rsidR="00887BEA" w:rsidDel="007F06EA">
                <w:delText>13.12.2018</w:delText>
              </w:r>
            </w:del>
          </w:p>
          <w:p w14:paraId="38BF93D7" w14:textId="77777777" w:rsidR="00BE7871" w:rsidRDefault="00BE7871" w:rsidP="00A40369">
            <w:pPr>
              <w:jc w:val="both"/>
            </w:pPr>
          </w:p>
          <w:p w14:paraId="28976338" w14:textId="77777777" w:rsidR="00BE7871" w:rsidRDefault="00BE7871" w:rsidP="00A40369">
            <w:pPr>
              <w:jc w:val="both"/>
            </w:pPr>
          </w:p>
          <w:p w14:paraId="52C61317" w14:textId="77777777" w:rsidR="006E74AC" w:rsidRDefault="006E74AC" w:rsidP="00A40369">
            <w:pPr>
              <w:jc w:val="both"/>
            </w:pPr>
          </w:p>
          <w:p w14:paraId="13D73898" w14:textId="77777777" w:rsidR="006E74AC" w:rsidRDefault="006E74AC" w:rsidP="00A40369">
            <w:pPr>
              <w:jc w:val="both"/>
            </w:pPr>
          </w:p>
          <w:p w14:paraId="42A2CD86" w14:textId="77777777" w:rsidR="001F5CE0" w:rsidRPr="00667615" w:rsidRDefault="001F5CE0" w:rsidP="00A40369">
            <w:pPr>
              <w:jc w:val="both"/>
              <w:rPr>
                <w:bCs/>
              </w:rPr>
            </w:pPr>
            <w:r w:rsidRPr="00667615">
              <w:rPr>
                <w:bCs/>
              </w:rPr>
              <w:t>.....................................................</w:t>
            </w:r>
            <w:r w:rsidRPr="00667615">
              <w:rPr>
                <w:bCs/>
              </w:rPr>
              <w:tab/>
            </w:r>
            <w:r w:rsidRPr="00667615">
              <w:rPr>
                <w:bCs/>
              </w:rPr>
              <w:tab/>
            </w:r>
            <w:r>
              <w:rPr>
                <w:bCs/>
              </w:rPr>
              <w:t xml:space="preserve">      </w:t>
            </w:r>
            <w:r w:rsidRPr="00667615">
              <w:rPr>
                <w:bCs/>
              </w:rPr>
              <w:t>.....................................................</w:t>
            </w:r>
          </w:p>
          <w:p w14:paraId="7AB37142" w14:textId="77777777" w:rsidR="006E613B" w:rsidRPr="006E613B" w:rsidRDefault="006E613B" w:rsidP="00A40369">
            <w:pPr>
              <w:jc w:val="both"/>
              <w:rPr>
                <w:b/>
                <w:bCs/>
                <w:color w:val="000000"/>
              </w:rPr>
            </w:pPr>
            <w:r w:rsidRPr="006E613B">
              <w:rPr>
                <w:b/>
                <w:bCs/>
                <w:color w:val="000000"/>
              </w:rPr>
              <w:t>Lidl Česká republika v.o.s.</w:t>
            </w:r>
            <w:r>
              <w:rPr>
                <w:b/>
                <w:bCs/>
                <w:color w:val="000000"/>
              </w:rPr>
              <w:t xml:space="preserve">                               </w:t>
            </w:r>
            <w:r w:rsidRPr="006E613B">
              <w:rPr>
                <w:b/>
                <w:bCs/>
                <w:color w:val="000000"/>
              </w:rPr>
              <w:t>Lidl Česká republika v.o.s.</w:t>
            </w:r>
          </w:p>
          <w:p w14:paraId="510CDA2D" w14:textId="77777777" w:rsidR="001F5CE0" w:rsidRPr="00667615" w:rsidRDefault="00483449" w:rsidP="00A4036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</w:t>
            </w:r>
            <w:r w:rsidR="001F5CE0">
              <w:rPr>
                <w:bCs/>
                <w:color w:val="000000"/>
              </w:rPr>
              <w:t>Martin Molnár</w:t>
            </w:r>
            <w:r w:rsidR="001F5CE0" w:rsidRPr="00667615">
              <w:rPr>
                <w:bCs/>
                <w:color w:val="000000"/>
              </w:rPr>
              <w:tab/>
            </w:r>
            <w:r w:rsidR="001F5CE0" w:rsidRPr="00667615">
              <w:rPr>
                <w:bCs/>
                <w:color w:val="000000"/>
              </w:rPr>
              <w:tab/>
            </w:r>
            <w:r w:rsidR="001F5CE0" w:rsidRPr="00667615">
              <w:rPr>
                <w:bCs/>
                <w:color w:val="000000"/>
              </w:rPr>
              <w:tab/>
              <w:t xml:space="preserve">          </w:t>
            </w:r>
            <w:r w:rsidR="001F5CE0" w:rsidRPr="00667615">
              <w:rPr>
                <w:bCs/>
                <w:color w:val="000000"/>
              </w:rPr>
              <w:tab/>
            </w:r>
            <w:r w:rsidR="001F5CE0">
              <w:rPr>
                <w:bCs/>
                <w:color w:val="000000"/>
              </w:rPr>
              <w:t xml:space="preserve">                  </w:t>
            </w:r>
            <w:r>
              <w:rPr>
                <w:bCs/>
                <w:color w:val="000000"/>
              </w:rPr>
              <w:t xml:space="preserve">    </w:t>
            </w:r>
            <w:r w:rsidR="006E613B">
              <w:rPr>
                <w:bCs/>
                <w:color w:val="000000"/>
              </w:rPr>
              <w:t>Pavel Stratil</w:t>
            </w:r>
          </w:p>
          <w:p w14:paraId="751ACB15" w14:textId="77777777" w:rsidR="001F5CE0" w:rsidRDefault="001F5CE0" w:rsidP="00A4036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jednatel Lidl Holding s.r.o.</w:t>
            </w:r>
            <w:r>
              <w:rPr>
                <w:bCs/>
                <w:color w:val="000000"/>
              </w:rPr>
              <w:tab/>
            </w:r>
            <w:r>
              <w:rPr>
                <w:bCs/>
                <w:color w:val="000000"/>
              </w:rPr>
              <w:tab/>
            </w:r>
            <w:r>
              <w:rPr>
                <w:bCs/>
                <w:color w:val="000000"/>
              </w:rPr>
              <w:tab/>
              <w:t xml:space="preserve">     </w:t>
            </w:r>
            <w:r w:rsidR="00483449">
              <w:rPr>
                <w:bCs/>
                <w:color w:val="000000"/>
              </w:rPr>
              <w:t xml:space="preserve">   </w:t>
            </w:r>
            <w:r>
              <w:rPr>
                <w:bCs/>
                <w:color w:val="000000"/>
              </w:rPr>
              <w:t xml:space="preserve">  jednatel Lidl Holding s.r.o.</w:t>
            </w:r>
          </w:p>
          <w:p w14:paraId="1FEDE38F" w14:textId="77777777" w:rsidR="001F5CE0" w:rsidRDefault="001F5CE0" w:rsidP="00A40369">
            <w:pPr>
              <w:jc w:val="both"/>
              <w:rPr>
                <w:bCs/>
                <w:color w:val="000000"/>
              </w:rPr>
            </w:pPr>
            <w:r w:rsidRPr="00667615">
              <w:rPr>
                <w:bCs/>
                <w:color w:val="000000"/>
              </w:rPr>
              <w:tab/>
            </w:r>
            <w:r w:rsidRPr="00667615">
              <w:rPr>
                <w:bCs/>
                <w:color w:val="000000"/>
              </w:rPr>
              <w:tab/>
            </w:r>
            <w:r w:rsidRPr="00667615">
              <w:rPr>
                <w:bCs/>
                <w:color w:val="000000"/>
              </w:rPr>
              <w:tab/>
            </w:r>
            <w:r>
              <w:rPr>
                <w:bCs/>
                <w:color w:val="000000"/>
              </w:rPr>
              <w:t xml:space="preserve">         </w:t>
            </w:r>
          </w:p>
          <w:p w14:paraId="043FB367" w14:textId="77777777" w:rsidR="004C3AB0" w:rsidRDefault="004C3AB0" w:rsidP="00A40369">
            <w:pPr>
              <w:jc w:val="both"/>
              <w:rPr>
                <w:bCs/>
                <w:color w:val="000000"/>
              </w:rPr>
            </w:pPr>
          </w:p>
          <w:p w14:paraId="1AD230B7" w14:textId="77777777" w:rsidR="00483449" w:rsidRDefault="00483449" w:rsidP="00A40369">
            <w:pPr>
              <w:jc w:val="both"/>
              <w:rPr>
                <w:bCs/>
                <w:color w:val="000000"/>
              </w:rPr>
            </w:pPr>
          </w:p>
          <w:p w14:paraId="0CA39C19" w14:textId="77777777" w:rsidR="00483449" w:rsidRDefault="00483449" w:rsidP="00A40369">
            <w:pPr>
              <w:jc w:val="both"/>
              <w:rPr>
                <w:bCs/>
                <w:color w:val="000000"/>
              </w:rPr>
            </w:pPr>
          </w:p>
          <w:p w14:paraId="7BA826B9" w14:textId="77777777" w:rsidR="00483449" w:rsidRDefault="00483449" w:rsidP="00A40369">
            <w:pPr>
              <w:jc w:val="both"/>
              <w:rPr>
                <w:bCs/>
                <w:color w:val="000000"/>
              </w:rPr>
            </w:pPr>
          </w:p>
          <w:p w14:paraId="7CE27785" w14:textId="77777777" w:rsidR="001F5CE0" w:rsidRDefault="001F5CE0" w:rsidP="00A40369">
            <w:pPr>
              <w:jc w:val="both"/>
            </w:pPr>
            <w:r w:rsidRPr="00667615">
              <w:t>P</w:t>
            </w:r>
            <w:r>
              <w:t>lnou moc</w:t>
            </w:r>
            <w:r w:rsidRPr="00667615">
              <w:t xml:space="preserve"> přijímám.</w:t>
            </w:r>
          </w:p>
          <w:p w14:paraId="17103450" w14:textId="77777777" w:rsidR="00483449" w:rsidRDefault="00483449" w:rsidP="00A40369">
            <w:pPr>
              <w:jc w:val="both"/>
            </w:pPr>
          </w:p>
          <w:p w14:paraId="63B39270" w14:textId="77777777" w:rsidR="00483449" w:rsidRDefault="00483449" w:rsidP="00A40369">
            <w:pPr>
              <w:jc w:val="both"/>
            </w:pPr>
          </w:p>
          <w:p w14:paraId="7B05C76C" w14:textId="77777777" w:rsidR="00483449" w:rsidRDefault="001F5CE0" w:rsidP="00483449">
            <w:pPr>
              <w:jc w:val="both"/>
              <w:rPr>
                <w:szCs w:val="22"/>
              </w:rPr>
            </w:pPr>
            <w:r w:rsidRPr="009965CB">
              <w:rPr>
                <w:b/>
                <w:bCs/>
              </w:rPr>
              <w:t xml:space="preserve">         </w:t>
            </w:r>
          </w:p>
          <w:p w14:paraId="27C07A4A" w14:textId="77777777" w:rsidR="00483449" w:rsidRDefault="00483449" w:rsidP="00483449">
            <w:pPr>
              <w:jc w:val="both"/>
            </w:pPr>
          </w:p>
          <w:p w14:paraId="1E202CB2" w14:textId="77777777" w:rsidR="00483449" w:rsidRPr="00667615" w:rsidRDefault="00483449" w:rsidP="00483449">
            <w:pPr>
              <w:jc w:val="both"/>
              <w:rPr>
                <w:bCs/>
              </w:rPr>
            </w:pPr>
            <w:r w:rsidRPr="00667615">
              <w:rPr>
                <w:bCs/>
              </w:rPr>
              <w:t>.....................................................</w:t>
            </w:r>
            <w:r w:rsidRPr="00667615">
              <w:rPr>
                <w:bCs/>
              </w:rPr>
              <w:tab/>
            </w:r>
            <w:r w:rsidRPr="00667615">
              <w:rPr>
                <w:bCs/>
              </w:rPr>
              <w:tab/>
            </w:r>
            <w:r>
              <w:rPr>
                <w:bCs/>
              </w:rPr>
              <w:t xml:space="preserve">      </w:t>
            </w:r>
            <w:r w:rsidRPr="00667615">
              <w:rPr>
                <w:bCs/>
              </w:rPr>
              <w:t>.....................................................</w:t>
            </w:r>
          </w:p>
          <w:p w14:paraId="535F6AE6" w14:textId="34CB1CCA" w:rsidR="00483449" w:rsidRPr="006E613B" w:rsidRDefault="00483449" w:rsidP="0048344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</w:t>
            </w:r>
            <w:ins w:id="2" w:author="Schoenherr Rechtsanwaelte" w:date="2022-01-02T13:31:00Z">
              <w:r w:rsidR="007F06EA">
                <w:rPr>
                  <w:b/>
                  <w:bCs/>
                  <w:color w:val="000000"/>
                </w:rPr>
                <w:tab/>
                <w:t xml:space="preserve">     </w:t>
              </w:r>
            </w:ins>
            <w:ins w:id="3" w:author="Schoenherr Rechtsanwaelte" w:date="2022-01-02T13:30:00Z">
              <w:r w:rsidR="007F06EA">
                <w:rPr>
                  <w:szCs w:val="22"/>
                </w:rPr>
                <w:t>[</w:t>
              </w:r>
            </w:ins>
            <w:ins w:id="4" w:author="Schoenherr Rechtsanwaelte" w:date="2022-01-02T13:31:00Z">
              <w:r w:rsidR="007F06EA" w:rsidRPr="007F06EA">
                <w:rPr>
                  <w:szCs w:val="22"/>
                  <w:highlight w:val="yellow"/>
                  <w:rPrChange w:id="5" w:author="Schoenherr Rechtsanwaelte" w:date="2022-01-02T13:32:00Z">
                    <w:rPr>
                      <w:szCs w:val="22"/>
                    </w:rPr>
                  </w:rPrChange>
                </w:rPr>
                <w:t>společnost</w:t>
              </w:r>
            </w:ins>
            <w:ins w:id="6" w:author="Schoenherr Rechtsanwaelte" w:date="2022-01-02T13:30:00Z">
              <w:r w:rsidR="007F06EA">
                <w:rPr>
                  <w:szCs w:val="22"/>
                </w:rPr>
                <w:t>]</w:t>
              </w:r>
            </w:ins>
            <w:del w:id="7" w:author="Schoenherr Rechtsanwaelte" w:date="2022-01-02T13:30:00Z">
              <w:r w:rsidDel="007F06EA">
                <w:rPr>
                  <w:b/>
                  <w:bCs/>
                  <w:color w:val="000000"/>
                </w:rPr>
                <w:delText>ČEZ Solární, s.r.o.</w:delText>
              </w:r>
            </w:del>
            <w:r>
              <w:rPr>
                <w:b/>
                <w:bCs/>
                <w:color w:val="000000"/>
              </w:rPr>
              <w:t xml:space="preserve">                                            </w:t>
            </w:r>
            <w:r w:rsidR="00887BEA">
              <w:rPr>
                <w:b/>
                <w:bCs/>
                <w:color w:val="000000"/>
              </w:rPr>
              <w:t xml:space="preserve">  </w:t>
            </w:r>
            <w:ins w:id="8" w:author="Schoenherr Rechtsanwaelte" w:date="2022-01-02T13:32:00Z">
              <w:r w:rsidR="007F06EA">
                <w:rPr>
                  <w:b/>
                  <w:bCs/>
                  <w:color w:val="000000"/>
                </w:rPr>
                <w:tab/>
              </w:r>
              <w:r w:rsidR="007F06EA">
                <w:rPr>
                  <w:szCs w:val="22"/>
                </w:rPr>
                <w:t>[</w:t>
              </w:r>
              <w:r w:rsidR="007F06EA" w:rsidRPr="00D504F2">
                <w:rPr>
                  <w:szCs w:val="22"/>
                  <w:highlight w:val="yellow"/>
                </w:rPr>
                <w:t>společnost</w:t>
              </w:r>
              <w:r w:rsidR="007F06EA">
                <w:rPr>
                  <w:szCs w:val="22"/>
                </w:rPr>
                <w:t>]</w:t>
              </w:r>
            </w:ins>
            <w:del w:id="9" w:author="Schoenherr Rechtsanwaelte" w:date="2022-01-02T13:30:00Z">
              <w:r w:rsidDel="007F06EA">
                <w:rPr>
                  <w:b/>
                  <w:bCs/>
                  <w:color w:val="000000"/>
                </w:rPr>
                <w:delText>ČEZ Solární, s.r.o.</w:delText>
              </w:r>
            </w:del>
          </w:p>
          <w:p w14:paraId="0E94E947" w14:textId="4CC98554" w:rsidR="00483449" w:rsidRPr="00667615" w:rsidRDefault="00887BEA" w:rsidP="00483449">
            <w:pPr>
              <w:jc w:val="both"/>
              <w:rPr>
                <w:bCs/>
                <w:color w:val="000000"/>
              </w:rPr>
            </w:pPr>
            <w:r w:rsidRPr="00887BEA">
              <w:t xml:space="preserve">          </w:t>
            </w:r>
            <w:ins w:id="10" w:author="Schoenherr Rechtsanwaelte" w:date="2022-01-02T13:32:00Z">
              <w:r w:rsidR="00754A69">
                <w:t xml:space="preserve">        </w:t>
              </w:r>
            </w:ins>
            <w:r w:rsidRPr="00887BEA">
              <w:t xml:space="preserve">  </w:t>
            </w:r>
            <w:ins w:id="11" w:author="Schoenherr Rechtsanwaelte" w:date="2022-01-02T13:31:00Z">
              <w:r w:rsidR="007F06EA">
                <w:rPr>
                  <w:szCs w:val="22"/>
                </w:rPr>
                <w:t>[</w:t>
              </w:r>
              <w:r w:rsidR="007F06EA" w:rsidRPr="007F06EA">
                <w:rPr>
                  <w:szCs w:val="22"/>
                  <w:highlight w:val="yellow"/>
                  <w:rPrChange w:id="12" w:author="Schoenherr Rechtsanwaelte" w:date="2022-01-02T13:32:00Z">
                    <w:rPr>
                      <w:szCs w:val="22"/>
                    </w:rPr>
                  </w:rPrChange>
                </w:rPr>
                <w:t>jméno</w:t>
              </w:r>
              <w:r w:rsidR="007F06EA">
                <w:rPr>
                  <w:szCs w:val="22"/>
                </w:rPr>
                <w:t>]</w:t>
              </w:r>
            </w:ins>
            <w:del w:id="13" w:author="Schoenherr Rechtsanwaelte" w:date="2022-01-02T13:31:00Z">
              <w:r w:rsidRPr="00887BEA" w:rsidDel="007F06EA">
                <w:delText>Ing. Jan Čadílek</w:delText>
              </w:r>
            </w:del>
            <w:r w:rsidR="00483449" w:rsidRPr="00667615">
              <w:rPr>
                <w:bCs/>
                <w:color w:val="000000"/>
              </w:rPr>
              <w:tab/>
            </w:r>
            <w:r w:rsidR="00483449" w:rsidRPr="00667615">
              <w:rPr>
                <w:bCs/>
                <w:color w:val="000000"/>
              </w:rPr>
              <w:tab/>
            </w:r>
            <w:r w:rsidR="00483449" w:rsidRPr="00667615">
              <w:rPr>
                <w:bCs/>
                <w:color w:val="000000"/>
              </w:rPr>
              <w:tab/>
              <w:t xml:space="preserve">          </w:t>
            </w:r>
            <w:r w:rsidR="00483449" w:rsidRPr="00667615">
              <w:rPr>
                <w:bCs/>
                <w:color w:val="000000"/>
              </w:rPr>
              <w:tab/>
            </w:r>
            <w:r>
              <w:rPr>
                <w:bCs/>
                <w:color w:val="000000"/>
              </w:rPr>
              <w:t xml:space="preserve">    </w:t>
            </w:r>
            <w:ins w:id="14" w:author="Schoenherr Rechtsanwaelte" w:date="2022-01-02T13:33:00Z">
              <w:r w:rsidR="00754A69">
                <w:rPr>
                  <w:bCs/>
                  <w:color w:val="000000"/>
                </w:rPr>
                <w:tab/>
              </w:r>
              <w:r w:rsidR="00754A69">
                <w:rPr>
                  <w:bCs/>
                  <w:color w:val="000000"/>
                </w:rPr>
                <w:tab/>
                <w:t xml:space="preserve"> </w:t>
              </w:r>
              <w:proofErr w:type="gramStart"/>
              <w:r w:rsidR="00754A69">
                <w:rPr>
                  <w:bCs/>
                  <w:color w:val="000000"/>
                </w:rPr>
                <w:t xml:space="preserve">   </w:t>
              </w:r>
              <w:r w:rsidR="00754A69">
                <w:rPr>
                  <w:szCs w:val="22"/>
                </w:rPr>
                <w:t>[</w:t>
              </w:r>
              <w:proofErr w:type="gramEnd"/>
              <w:r w:rsidR="00754A69" w:rsidRPr="00D504F2">
                <w:rPr>
                  <w:szCs w:val="22"/>
                  <w:highlight w:val="yellow"/>
                </w:rPr>
                <w:t>jméno</w:t>
              </w:r>
              <w:r w:rsidR="00754A69">
                <w:rPr>
                  <w:szCs w:val="22"/>
                </w:rPr>
                <w:t>]</w:t>
              </w:r>
              <w:r w:rsidR="00754A69" w:rsidRPr="00667615">
                <w:rPr>
                  <w:bCs/>
                  <w:color w:val="000000"/>
                </w:rPr>
                <w:tab/>
              </w:r>
            </w:ins>
            <w:del w:id="15" w:author="Schoenherr Rechtsanwaelte" w:date="2022-01-02T13:31:00Z">
              <w:r w:rsidDel="007F06EA">
                <w:delText>Ing. Viktor Chaloupka</w:delText>
              </w:r>
            </w:del>
          </w:p>
          <w:p w14:paraId="5350B78A" w14:textId="36A64A6C" w:rsidR="00754A69" w:rsidRPr="00754A69" w:rsidRDefault="00887BEA" w:rsidP="00483449">
            <w:pPr>
              <w:jc w:val="both"/>
              <w:rPr>
                <w:rPrChange w:id="16" w:author="Schoenherr Rechtsanwaelte" w:date="2022-01-02T13:33:00Z">
                  <w:rPr>
                    <w:bCs/>
                    <w:color w:val="000000"/>
                  </w:rPr>
                </w:rPrChange>
              </w:rPr>
            </w:pPr>
            <w:r>
              <w:t xml:space="preserve">                    </w:t>
            </w:r>
            <w:del w:id="17" w:author="Schoenherr Rechtsanwaelte" w:date="2022-01-02T13:33:00Z">
              <w:r w:rsidDel="00754A69">
                <w:delText xml:space="preserve"> </w:delText>
              </w:r>
            </w:del>
            <w:del w:id="18" w:author="Schoenherr Rechtsanwaelte" w:date="2022-01-02T13:31:00Z">
              <w:r w:rsidRPr="00887BEA" w:rsidDel="007F06EA">
                <w:delText>jednatel</w:delText>
              </w:r>
              <w:r w:rsidR="00483449" w:rsidDel="007F06EA">
                <w:rPr>
                  <w:bCs/>
                  <w:color w:val="000000"/>
                </w:rPr>
                <w:tab/>
              </w:r>
            </w:del>
            <w:ins w:id="19" w:author="Schoenherr Rechtsanwaelte" w:date="2022-01-02T13:31:00Z">
              <w:r w:rsidR="007F06EA">
                <w:t>[</w:t>
              </w:r>
              <w:r w:rsidR="007F06EA" w:rsidRPr="007F06EA">
                <w:rPr>
                  <w:highlight w:val="yellow"/>
                  <w:rPrChange w:id="20" w:author="Schoenherr Rechtsanwaelte" w:date="2022-01-02T13:32:00Z">
                    <w:rPr/>
                  </w:rPrChange>
                </w:rPr>
                <w:t>funkce</w:t>
              </w:r>
            </w:ins>
            <w:ins w:id="21" w:author="Schoenherr Rechtsanwaelte" w:date="2022-01-02T13:32:00Z">
              <w:r w:rsidR="007F06EA">
                <w:t>]</w:t>
              </w:r>
            </w:ins>
            <w:r w:rsidR="00483449">
              <w:rPr>
                <w:bCs/>
                <w:color w:val="000000"/>
              </w:rPr>
              <w:tab/>
            </w:r>
            <w:r w:rsidR="00483449">
              <w:rPr>
                <w:bCs/>
                <w:color w:val="000000"/>
              </w:rPr>
              <w:tab/>
              <w:t xml:space="preserve">                           </w:t>
            </w:r>
            <w:r>
              <w:rPr>
                <w:bCs/>
                <w:color w:val="000000"/>
              </w:rPr>
              <w:t xml:space="preserve"> </w:t>
            </w:r>
            <w:r w:rsidR="00483449">
              <w:rPr>
                <w:bCs/>
                <w:color w:val="000000"/>
              </w:rPr>
              <w:t xml:space="preserve">            </w:t>
            </w:r>
            <w:ins w:id="22" w:author="Schoenherr Rechtsanwaelte" w:date="2022-01-02T13:33:00Z">
              <w:r w:rsidR="00754A69">
                <w:tab/>
                <w:t xml:space="preserve"> </w:t>
              </w:r>
              <w:proofErr w:type="gramStart"/>
              <w:r w:rsidR="00754A69">
                <w:t xml:space="preserve">   [</w:t>
              </w:r>
              <w:proofErr w:type="gramEnd"/>
              <w:r w:rsidR="00754A69" w:rsidRPr="00D504F2">
                <w:rPr>
                  <w:highlight w:val="yellow"/>
                </w:rPr>
                <w:t>funkce</w:t>
              </w:r>
              <w:r w:rsidR="00754A69">
                <w:t>]</w:t>
              </w:r>
            </w:ins>
            <w:del w:id="23" w:author="Schoenherr Rechtsanwaelte" w:date="2022-01-02T13:33:00Z">
              <w:r w:rsidDel="00754A69">
                <w:delText>jednatel</w:delText>
              </w:r>
            </w:del>
          </w:p>
          <w:p w14:paraId="226BE040" w14:textId="77777777" w:rsidR="001F5CE0" w:rsidRPr="00973206" w:rsidRDefault="001F5CE0" w:rsidP="00A40369">
            <w:pPr>
              <w:pStyle w:val="BBSnormal"/>
              <w:rPr>
                <w:szCs w:val="22"/>
              </w:rPr>
            </w:pPr>
          </w:p>
        </w:tc>
      </w:tr>
      <w:tr w:rsidR="00483449" w:rsidRPr="00973206" w14:paraId="141E9E7D" w14:textId="77777777" w:rsidTr="007049FE">
        <w:trPr>
          <w:trHeight w:val="2448"/>
        </w:trPr>
        <w:tc>
          <w:tcPr>
            <w:tcW w:w="9288" w:type="dxa"/>
          </w:tcPr>
          <w:p w14:paraId="0F7845E8" w14:textId="77777777" w:rsidR="00483449" w:rsidRDefault="00483449" w:rsidP="00A40369">
            <w:pPr>
              <w:jc w:val="both"/>
            </w:pPr>
          </w:p>
        </w:tc>
      </w:tr>
    </w:tbl>
    <w:p w14:paraId="75B2E6A4" w14:textId="77777777" w:rsidR="007D66B4" w:rsidRPr="001C7DA0" w:rsidRDefault="007D66B4" w:rsidP="0037344D">
      <w:pPr>
        <w:jc w:val="both"/>
        <w:rPr>
          <w:bCs/>
          <w:color w:val="000000"/>
          <w:sz w:val="18"/>
          <w:szCs w:val="18"/>
        </w:rPr>
      </w:pPr>
    </w:p>
    <w:sectPr w:rsidR="007D66B4" w:rsidRPr="001C7DA0" w:rsidSect="00653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1417" w:bottom="1800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79EA6" w14:textId="77777777" w:rsidR="001B438B" w:rsidRDefault="001B438B">
      <w:r>
        <w:separator/>
      </w:r>
    </w:p>
  </w:endnote>
  <w:endnote w:type="continuationSeparator" w:id="0">
    <w:p w14:paraId="444630D8" w14:textId="77777777" w:rsidR="001B438B" w:rsidRDefault="001B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5C23A" w14:textId="77777777" w:rsidR="007F06EA" w:rsidRDefault="007F06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7D318" w14:textId="77777777" w:rsidR="007F06EA" w:rsidRDefault="007F06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AD92" w14:textId="77777777" w:rsidR="007F06EA" w:rsidRDefault="007F0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6BE74" w14:textId="77777777" w:rsidR="001B438B" w:rsidRDefault="001B438B">
      <w:r>
        <w:separator/>
      </w:r>
    </w:p>
  </w:footnote>
  <w:footnote w:type="continuationSeparator" w:id="0">
    <w:p w14:paraId="4B1B8C6E" w14:textId="77777777" w:rsidR="001B438B" w:rsidRDefault="001B4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D0DC8" w14:textId="77777777" w:rsidR="007F06EA" w:rsidRDefault="007F06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BF12D" w14:textId="77777777" w:rsidR="00140641" w:rsidRDefault="00140641">
    <w:pPr>
      <w:pStyle w:val="Zhlav"/>
      <w:tabs>
        <w:tab w:val="clear" w:pos="9072"/>
        <w:tab w:val="left" w:pos="1980"/>
        <w:tab w:val="left" w:pos="3960"/>
        <w:tab w:val="left" w:pos="5940"/>
        <w:tab w:val="right" w:pos="8640"/>
      </w:tabs>
    </w:pPr>
  </w:p>
  <w:p w14:paraId="5B703E23" w14:textId="77777777" w:rsidR="00140641" w:rsidRDefault="00140641">
    <w:pPr>
      <w:pStyle w:val="Zhlav"/>
      <w:tabs>
        <w:tab w:val="clear" w:pos="9072"/>
        <w:tab w:val="left" w:pos="1980"/>
        <w:tab w:val="left" w:pos="3960"/>
        <w:tab w:val="left" w:pos="5940"/>
        <w:tab w:val="right" w:pos="8640"/>
      </w:tabs>
    </w:pPr>
  </w:p>
  <w:p w14:paraId="7C0CA90A" w14:textId="77777777" w:rsidR="00140641" w:rsidRDefault="00140641">
    <w:pPr>
      <w:pStyle w:val="Zhlav"/>
      <w:tabs>
        <w:tab w:val="clear" w:pos="9072"/>
        <w:tab w:val="left" w:pos="1980"/>
        <w:tab w:val="left" w:pos="3960"/>
        <w:tab w:val="left" w:pos="5940"/>
        <w:tab w:val="right" w:pos="8640"/>
      </w:tabs>
    </w:pPr>
  </w:p>
  <w:p w14:paraId="0CBDED28" w14:textId="77777777" w:rsidR="00140641" w:rsidRDefault="00140641">
    <w:pPr>
      <w:pStyle w:val="Zhlav"/>
      <w:tabs>
        <w:tab w:val="clear" w:pos="9072"/>
        <w:tab w:val="left" w:pos="1980"/>
        <w:tab w:val="left" w:pos="3960"/>
        <w:tab w:val="left" w:pos="5940"/>
        <w:tab w:val="right" w:pos="8640"/>
      </w:tabs>
    </w:pPr>
  </w:p>
  <w:p w14:paraId="6D3FC935" w14:textId="77777777" w:rsidR="00140641" w:rsidRDefault="00140641">
    <w:pPr>
      <w:pStyle w:val="Zhlav"/>
      <w:tabs>
        <w:tab w:val="clear" w:pos="9072"/>
        <w:tab w:val="left" w:pos="1980"/>
        <w:tab w:val="left" w:pos="3960"/>
        <w:tab w:val="left" w:pos="5940"/>
        <w:tab w:val="right" w:pos="8640"/>
      </w:tabs>
    </w:pPr>
  </w:p>
  <w:p w14:paraId="4316E081" w14:textId="77777777" w:rsidR="00140641" w:rsidRDefault="00140641">
    <w:pPr>
      <w:pStyle w:val="Zhlav"/>
      <w:tabs>
        <w:tab w:val="clear" w:pos="9072"/>
        <w:tab w:val="left" w:pos="1980"/>
        <w:tab w:val="left" w:pos="3960"/>
        <w:tab w:val="left" w:pos="5940"/>
        <w:tab w:val="right" w:pos="8640"/>
      </w:tabs>
    </w:pPr>
  </w:p>
  <w:p w14:paraId="5FAF7E37" w14:textId="77777777" w:rsidR="00140641" w:rsidRDefault="00140641">
    <w:pPr>
      <w:pStyle w:val="Zhlav"/>
      <w:tabs>
        <w:tab w:val="clear" w:pos="9072"/>
        <w:tab w:val="left" w:pos="1980"/>
        <w:tab w:val="left" w:pos="3960"/>
        <w:tab w:val="left" w:pos="5940"/>
        <w:tab w:val="right" w:pos="8640"/>
      </w:tabs>
    </w:pPr>
    <w:r>
      <w:tab/>
    </w:r>
    <w:r>
      <w:tab/>
    </w:r>
    <w:r>
      <w:tab/>
    </w:r>
    <w:r>
      <w:tab/>
    </w:r>
    <w:r>
      <w:tab/>
    </w:r>
  </w:p>
  <w:p w14:paraId="6A89FD83" w14:textId="77777777" w:rsidR="00140641" w:rsidRDefault="00140641">
    <w:pPr>
      <w:pStyle w:val="LIDL"/>
    </w:pPr>
  </w:p>
  <w:p w14:paraId="4ACF7C41" w14:textId="77777777" w:rsidR="00140641" w:rsidRDefault="00140641">
    <w:pPr>
      <w:pStyle w:val="Zhlav"/>
      <w:tabs>
        <w:tab w:val="left" w:pos="1980"/>
        <w:tab w:val="left" w:pos="3960"/>
        <w:tab w:val="left" w:pos="5940"/>
      </w:tabs>
    </w:pPr>
    <w:r>
      <w:br/>
      <w:t xml:space="preserve"> </w:t>
    </w:r>
  </w:p>
  <w:p w14:paraId="14DEB883" w14:textId="77777777" w:rsidR="00140641" w:rsidRDefault="00140641">
    <w:pPr>
      <w:pStyle w:val="Zhlav"/>
      <w:tabs>
        <w:tab w:val="left" w:pos="1980"/>
        <w:tab w:val="left" w:pos="3960"/>
        <w:tab w:val="left" w:pos="59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A29FB" w14:textId="77777777" w:rsidR="007F06EA" w:rsidRDefault="007F06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singleLevel"/>
    <w:tmpl w:val="0108F2E0"/>
    <w:lvl w:ilvl="0">
      <w:start w:val="1"/>
      <w:numFmt w:val="lowerLetter"/>
      <w:lvlText w:val="(%1)"/>
      <w:lvlJc w:val="left"/>
      <w:pPr>
        <w:ind w:left="720" w:hanging="360"/>
      </w:pPr>
    </w:lvl>
  </w:abstractNum>
  <w:abstractNum w:abstractNumId="1" w15:restartNumberingAfterBreak="0">
    <w:nsid w:val="26BF1DA7"/>
    <w:multiLevelType w:val="hybridMultilevel"/>
    <w:tmpl w:val="A3104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B35A7"/>
    <w:multiLevelType w:val="hybridMultilevel"/>
    <w:tmpl w:val="0066B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64FCE"/>
    <w:multiLevelType w:val="hybridMultilevel"/>
    <w:tmpl w:val="97FE6728"/>
    <w:lvl w:ilvl="0" w:tplc="A67211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557B4"/>
    <w:multiLevelType w:val="hybridMultilevel"/>
    <w:tmpl w:val="A1D86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94D2E"/>
    <w:multiLevelType w:val="hybridMultilevel"/>
    <w:tmpl w:val="22BCD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55E32"/>
    <w:multiLevelType w:val="hybridMultilevel"/>
    <w:tmpl w:val="A1D86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choenherr Rechtsanwaelte">
    <w15:presenceInfo w15:providerId="None" w15:userId="Schoenherr Rechtsanwael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0AE"/>
    <w:rsid w:val="000015D1"/>
    <w:rsid w:val="00002A13"/>
    <w:rsid w:val="00020C7A"/>
    <w:rsid w:val="00024E49"/>
    <w:rsid w:val="000261DC"/>
    <w:rsid w:val="000348C7"/>
    <w:rsid w:val="00053EB1"/>
    <w:rsid w:val="000578C2"/>
    <w:rsid w:val="0006742A"/>
    <w:rsid w:val="000B080B"/>
    <w:rsid w:val="000C543E"/>
    <w:rsid w:val="000C7250"/>
    <w:rsid w:val="000D1C8A"/>
    <w:rsid w:val="000E01EC"/>
    <w:rsid w:val="000E730C"/>
    <w:rsid w:val="000F2B15"/>
    <w:rsid w:val="000F39A1"/>
    <w:rsid w:val="00102F42"/>
    <w:rsid w:val="00140641"/>
    <w:rsid w:val="00140F47"/>
    <w:rsid w:val="0014364C"/>
    <w:rsid w:val="0014531B"/>
    <w:rsid w:val="00156D1C"/>
    <w:rsid w:val="0017431A"/>
    <w:rsid w:val="00174AC9"/>
    <w:rsid w:val="001832DB"/>
    <w:rsid w:val="00183562"/>
    <w:rsid w:val="00183F95"/>
    <w:rsid w:val="0018659D"/>
    <w:rsid w:val="001A066E"/>
    <w:rsid w:val="001A350D"/>
    <w:rsid w:val="001B08E3"/>
    <w:rsid w:val="001B438B"/>
    <w:rsid w:val="001B47EE"/>
    <w:rsid w:val="001C7DA0"/>
    <w:rsid w:val="001D49F3"/>
    <w:rsid w:val="001D5866"/>
    <w:rsid w:val="001D7D13"/>
    <w:rsid w:val="001F5CE0"/>
    <w:rsid w:val="002008CA"/>
    <w:rsid w:val="002104D4"/>
    <w:rsid w:val="0021662D"/>
    <w:rsid w:val="00222335"/>
    <w:rsid w:val="00223851"/>
    <w:rsid w:val="0023361F"/>
    <w:rsid w:val="002624EE"/>
    <w:rsid w:val="00265E77"/>
    <w:rsid w:val="00273FCE"/>
    <w:rsid w:val="002775F6"/>
    <w:rsid w:val="00287BD9"/>
    <w:rsid w:val="00295256"/>
    <w:rsid w:val="00296E53"/>
    <w:rsid w:val="002A7A0B"/>
    <w:rsid w:val="002B1699"/>
    <w:rsid w:val="002B1C0D"/>
    <w:rsid w:val="002B6521"/>
    <w:rsid w:val="002B6AAF"/>
    <w:rsid w:val="002F23C3"/>
    <w:rsid w:val="002F562A"/>
    <w:rsid w:val="0031564B"/>
    <w:rsid w:val="00320CCB"/>
    <w:rsid w:val="00341306"/>
    <w:rsid w:val="00360572"/>
    <w:rsid w:val="00372094"/>
    <w:rsid w:val="0037344D"/>
    <w:rsid w:val="003760BF"/>
    <w:rsid w:val="003767C6"/>
    <w:rsid w:val="003972E8"/>
    <w:rsid w:val="003B02C0"/>
    <w:rsid w:val="003B42AC"/>
    <w:rsid w:val="003B5C5E"/>
    <w:rsid w:val="003E0C71"/>
    <w:rsid w:val="003E1930"/>
    <w:rsid w:val="003E3A2C"/>
    <w:rsid w:val="00411954"/>
    <w:rsid w:val="0041795E"/>
    <w:rsid w:val="00422BC0"/>
    <w:rsid w:val="00431485"/>
    <w:rsid w:val="00433FE3"/>
    <w:rsid w:val="00436676"/>
    <w:rsid w:val="00453067"/>
    <w:rsid w:val="004709DB"/>
    <w:rsid w:val="004744C2"/>
    <w:rsid w:val="004766C5"/>
    <w:rsid w:val="004773F1"/>
    <w:rsid w:val="00483449"/>
    <w:rsid w:val="004848E0"/>
    <w:rsid w:val="004850CE"/>
    <w:rsid w:val="00485546"/>
    <w:rsid w:val="004C2885"/>
    <w:rsid w:val="004C3AB0"/>
    <w:rsid w:val="00504EF8"/>
    <w:rsid w:val="005233CA"/>
    <w:rsid w:val="00542095"/>
    <w:rsid w:val="00584434"/>
    <w:rsid w:val="005949A9"/>
    <w:rsid w:val="005C3BA2"/>
    <w:rsid w:val="005C51BD"/>
    <w:rsid w:val="006165A7"/>
    <w:rsid w:val="00622D83"/>
    <w:rsid w:val="0064472D"/>
    <w:rsid w:val="006478A4"/>
    <w:rsid w:val="00653FCE"/>
    <w:rsid w:val="0066333D"/>
    <w:rsid w:val="00667615"/>
    <w:rsid w:val="006718C9"/>
    <w:rsid w:val="00671F25"/>
    <w:rsid w:val="00673EF7"/>
    <w:rsid w:val="00694ED9"/>
    <w:rsid w:val="006B10AB"/>
    <w:rsid w:val="006D0285"/>
    <w:rsid w:val="006E02BD"/>
    <w:rsid w:val="006E0607"/>
    <w:rsid w:val="006E613B"/>
    <w:rsid w:val="006E74AC"/>
    <w:rsid w:val="006F3405"/>
    <w:rsid w:val="007049FE"/>
    <w:rsid w:val="00741CFE"/>
    <w:rsid w:val="007518AB"/>
    <w:rsid w:val="00754A69"/>
    <w:rsid w:val="00764EAD"/>
    <w:rsid w:val="007709CD"/>
    <w:rsid w:val="00773057"/>
    <w:rsid w:val="00793297"/>
    <w:rsid w:val="007B650E"/>
    <w:rsid w:val="007C28C7"/>
    <w:rsid w:val="007D66B4"/>
    <w:rsid w:val="007E0CE3"/>
    <w:rsid w:val="007F06EA"/>
    <w:rsid w:val="00857C75"/>
    <w:rsid w:val="00860A9A"/>
    <w:rsid w:val="00877623"/>
    <w:rsid w:val="00885E36"/>
    <w:rsid w:val="00887BEA"/>
    <w:rsid w:val="00894203"/>
    <w:rsid w:val="00895238"/>
    <w:rsid w:val="008C6044"/>
    <w:rsid w:val="008E551E"/>
    <w:rsid w:val="008F6A67"/>
    <w:rsid w:val="009248FE"/>
    <w:rsid w:val="00934CC2"/>
    <w:rsid w:val="00941FB9"/>
    <w:rsid w:val="009438A1"/>
    <w:rsid w:val="00951C9F"/>
    <w:rsid w:val="00955325"/>
    <w:rsid w:val="0095651E"/>
    <w:rsid w:val="00967972"/>
    <w:rsid w:val="00973206"/>
    <w:rsid w:val="00993E51"/>
    <w:rsid w:val="009945E6"/>
    <w:rsid w:val="009965CB"/>
    <w:rsid w:val="009B12E6"/>
    <w:rsid w:val="009B146E"/>
    <w:rsid w:val="009B39D4"/>
    <w:rsid w:val="009D0D37"/>
    <w:rsid w:val="009D2E97"/>
    <w:rsid w:val="00A00E69"/>
    <w:rsid w:val="00A079C0"/>
    <w:rsid w:val="00A36254"/>
    <w:rsid w:val="00A40369"/>
    <w:rsid w:val="00A455EA"/>
    <w:rsid w:val="00A50671"/>
    <w:rsid w:val="00A6383B"/>
    <w:rsid w:val="00A70090"/>
    <w:rsid w:val="00A8284C"/>
    <w:rsid w:val="00AA6EA4"/>
    <w:rsid w:val="00AA77F8"/>
    <w:rsid w:val="00AC3FA7"/>
    <w:rsid w:val="00AD0DB7"/>
    <w:rsid w:val="00AD4F3B"/>
    <w:rsid w:val="00AF1134"/>
    <w:rsid w:val="00B1169F"/>
    <w:rsid w:val="00B24D4E"/>
    <w:rsid w:val="00B30006"/>
    <w:rsid w:val="00B432AD"/>
    <w:rsid w:val="00B84C74"/>
    <w:rsid w:val="00B971CD"/>
    <w:rsid w:val="00BA5EDD"/>
    <w:rsid w:val="00BB1B95"/>
    <w:rsid w:val="00BB40FF"/>
    <w:rsid w:val="00BB4BAA"/>
    <w:rsid w:val="00BC51D9"/>
    <w:rsid w:val="00BE7871"/>
    <w:rsid w:val="00C00FC9"/>
    <w:rsid w:val="00C02271"/>
    <w:rsid w:val="00C24936"/>
    <w:rsid w:val="00C27D6F"/>
    <w:rsid w:val="00C45A0A"/>
    <w:rsid w:val="00CB3ED1"/>
    <w:rsid w:val="00CC014E"/>
    <w:rsid w:val="00CC1CC0"/>
    <w:rsid w:val="00CD60D3"/>
    <w:rsid w:val="00CF41D2"/>
    <w:rsid w:val="00D101E0"/>
    <w:rsid w:val="00D15CBF"/>
    <w:rsid w:val="00D31610"/>
    <w:rsid w:val="00D40ABA"/>
    <w:rsid w:val="00D4319D"/>
    <w:rsid w:val="00D43E8C"/>
    <w:rsid w:val="00D51342"/>
    <w:rsid w:val="00D52C4A"/>
    <w:rsid w:val="00D56A55"/>
    <w:rsid w:val="00D615C4"/>
    <w:rsid w:val="00D76D38"/>
    <w:rsid w:val="00D90A6C"/>
    <w:rsid w:val="00DC6096"/>
    <w:rsid w:val="00DD381B"/>
    <w:rsid w:val="00DE654A"/>
    <w:rsid w:val="00E00431"/>
    <w:rsid w:val="00E02F1E"/>
    <w:rsid w:val="00E040AE"/>
    <w:rsid w:val="00E138EE"/>
    <w:rsid w:val="00E15B6B"/>
    <w:rsid w:val="00E53173"/>
    <w:rsid w:val="00E73FD4"/>
    <w:rsid w:val="00E752E4"/>
    <w:rsid w:val="00EE7E05"/>
    <w:rsid w:val="00EF44E9"/>
    <w:rsid w:val="00F2651F"/>
    <w:rsid w:val="00F32803"/>
    <w:rsid w:val="00F3424B"/>
    <w:rsid w:val="00F36188"/>
    <w:rsid w:val="00F57328"/>
    <w:rsid w:val="00F72546"/>
    <w:rsid w:val="00F728ED"/>
    <w:rsid w:val="00F74289"/>
    <w:rsid w:val="00FB02D3"/>
    <w:rsid w:val="00FC4418"/>
    <w:rsid w:val="00FC5C9C"/>
    <w:rsid w:val="00FE0A94"/>
    <w:rsid w:val="00FE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8D95E3"/>
  <w15:docId w15:val="{A15D27A6-C946-4610-AF90-9D413D8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0E69"/>
    <w:rPr>
      <w:rFonts w:ascii="Arial" w:hAnsi="Arial" w:cs="Arial"/>
      <w:sz w:val="22"/>
      <w:szCs w:val="24"/>
    </w:rPr>
  </w:style>
  <w:style w:type="paragraph" w:styleId="Nadpis1">
    <w:name w:val="heading 1"/>
    <w:basedOn w:val="Normln"/>
    <w:next w:val="Normln"/>
    <w:qFormat/>
    <w:rsid w:val="003760BF"/>
    <w:pPr>
      <w:keepNext/>
      <w:outlineLvl w:val="0"/>
    </w:pPr>
    <w:rPr>
      <w:rFonts w:cs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760BF"/>
    <w:pPr>
      <w:widowControl w:val="0"/>
      <w:spacing w:line="288" w:lineRule="auto"/>
    </w:pPr>
    <w:rPr>
      <w:rFonts w:ascii="Times New Roman" w:hAnsi="Times New Roman" w:cs="Times New Roman"/>
      <w:sz w:val="24"/>
      <w:szCs w:val="20"/>
    </w:rPr>
  </w:style>
  <w:style w:type="paragraph" w:styleId="Zhlav">
    <w:name w:val="header"/>
    <w:basedOn w:val="Normln"/>
    <w:semiHidden/>
    <w:rsid w:val="003760BF"/>
    <w:pPr>
      <w:tabs>
        <w:tab w:val="center" w:pos="4536"/>
        <w:tab w:val="right" w:pos="9072"/>
      </w:tabs>
    </w:pPr>
    <w:rPr>
      <w:rFonts w:cs="Times New Roman"/>
      <w:i/>
      <w:color w:val="0000FF"/>
      <w:sz w:val="14"/>
    </w:rPr>
  </w:style>
  <w:style w:type="paragraph" w:styleId="Zpat">
    <w:name w:val="footer"/>
    <w:basedOn w:val="Zhlav"/>
    <w:link w:val="ZpatChar"/>
    <w:uiPriority w:val="99"/>
    <w:rsid w:val="003760BF"/>
  </w:style>
  <w:style w:type="paragraph" w:styleId="Nzev">
    <w:name w:val="Title"/>
    <w:basedOn w:val="Normln"/>
    <w:qFormat/>
    <w:rsid w:val="003760BF"/>
    <w:pPr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LIDL">
    <w:name w:val="LIDL"/>
    <w:basedOn w:val="Zhlav"/>
    <w:rsid w:val="003760BF"/>
    <w:pPr>
      <w:tabs>
        <w:tab w:val="clear" w:pos="9072"/>
        <w:tab w:val="left" w:pos="1980"/>
        <w:tab w:val="left" w:pos="3960"/>
        <w:tab w:val="left" w:pos="5940"/>
        <w:tab w:val="right" w:pos="8640"/>
      </w:tabs>
    </w:pPr>
    <w:rPr>
      <w:b/>
      <w:i w:val="0"/>
      <w:sz w:val="28"/>
    </w:rPr>
  </w:style>
  <w:style w:type="paragraph" w:styleId="Zkladntext2">
    <w:name w:val="Body Text 2"/>
    <w:basedOn w:val="Normln"/>
    <w:semiHidden/>
    <w:rsid w:val="003760BF"/>
    <w:pPr>
      <w:jc w:val="both"/>
    </w:pPr>
    <w:rPr>
      <w:rFonts w:cs="Times New Roman"/>
      <w:sz w:val="24"/>
    </w:rPr>
  </w:style>
  <w:style w:type="paragraph" w:styleId="Zkladntextodsazen">
    <w:name w:val="Body Text Indent"/>
    <w:basedOn w:val="Normln"/>
    <w:link w:val="ZkladntextodsazenChar"/>
    <w:unhideWhenUsed/>
    <w:rsid w:val="009679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67972"/>
    <w:rPr>
      <w:rFonts w:ascii="Arial" w:hAnsi="Arial" w:cs="Arial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C7250"/>
    <w:rPr>
      <w:rFonts w:ascii="Arial" w:hAnsi="Arial"/>
      <w:i/>
      <w:color w:val="0000FF"/>
      <w:sz w:val="1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FC5C9C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C5C9C"/>
  </w:style>
  <w:style w:type="character" w:styleId="Znakapoznpodarou">
    <w:name w:val="footnote reference"/>
    <w:basedOn w:val="Standardnpsmoodstavce"/>
    <w:uiPriority w:val="99"/>
    <w:unhideWhenUsed/>
    <w:rsid w:val="00FC5C9C"/>
    <w:rPr>
      <w:vertAlign w:val="superscript"/>
    </w:rPr>
  </w:style>
  <w:style w:type="paragraph" w:customStyle="1" w:styleId="BBSnormal">
    <w:name w:val="_BBS normal"/>
    <w:basedOn w:val="Normln"/>
    <w:qFormat/>
    <w:rsid w:val="00273FCE"/>
    <w:pPr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8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8CA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63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9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364BA-8178-4D94-B769-69B1666F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Splnomocnenie</vt:lpstr>
      <vt:lpstr>Splnomocnenie</vt:lpstr>
    </vt:vector>
  </TitlesOfParts>
  <Company>LIDL Česká republika, v.o.s.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Splnomocnenie</dc:title>
  <dc:subject/>
  <dc:creator>pbures</dc:creator>
  <cp:keywords/>
  <dc:description/>
  <cp:lastModifiedBy>Daniel</cp:lastModifiedBy>
  <cp:revision>7</cp:revision>
  <cp:lastPrinted>2016-03-31T09:32:00Z</cp:lastPrinted>
  <dcterms:created xsi:type="dcterms:W3CDTF">2018-11-05T16:49:00Z</dcterms:created>
  <dcterms:modified xsi:type="dcterms:W3CDTF">2022-02-14T09:14:00Z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M14186981/1</vt:lpwstr>
  </property>
</Properties>
</file>